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977" w:rsidRPr="003E0CB9" w:rsidRDefault="007E711B" w:rsidP="00855977">
      <w:pPr>
        <w:jc w:val="center"/>
        <w:rPr>
          <w:b/>
          <w:sz w:val="32"/>
        </w:rPr>
      </w:pPr>
      <w:ins w:id="0" w:author="Office Manager" w:date="2014-07-29T15:53:00Z">
        <w:r>
          <w:rPr>
            <w:b/>
            <w:sz w:val="32"/>
          </w:rPr>
          <w:t>Solving Multi-Step Equations with the Distributive Property</w:t>
        </w:r>
      </w:ins>
    </w:p>
    <w:tbl>
      <w:tblPr>
        <w:tblStyle w:val="PlainTable11"/>
        <w:tblW w:w="0" w:type="auto"/>
        <w:tblLook w:val="04A0" w:firstRow="1" w:lastRow="0" w:firstColumn="1" w:lastColumn="0" w:noHBand="0" w:noVBand="1"/>
      </w:tblPr>
      <w:tblGrid>
        <w:gridCol w:w="6475"/>
        <w:gridCol w:w="6475"/>
      </w:tblGrid>
      <w:tr w:rsidR="00992C56" w:rsidTr="00992C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rsidR="003D7468" w:rsidRPr="003D7468" w:rsidRDefault="00992C56" w:rsidP="003D7468">
            <w:pPr>
              <w:rPr>
                <w:ins w:id="1" w:author="Office Manager" w:date="2014-07-24T13:50:00Z"/>
              </w:rPr>
            </w:pPr>
            <w:r>
              <w:t xml:space="preserve">Standard(s): </w:t>
            </w:r>
            <w:ins w:id="2" w:author="Office Manager" w:date="2014-07-24T13:50:00Z">
              <w:r w:rsidR="003D7468" w:rsidRPr="003D7468">
                <w:t>CCR Standard A.REI.3</w:t>
              </w:r>
            </w:ins>
          </w:p>
          <w:p w:rsidR="00992C56" w:rsidRDefault="003D7468" w:rsidP="003D7468">
            <w:ins w:id="3" w:author="Office Manager" w:date="2014-07-24T13:50:00Z">
              <w:r w:rsidRPr="003D7468">
                <w:t>Solve linear equations and inequalities in one variable, including equations with coefficients represented by letters</w:t>
              </w:r>
            </w:ins>
          </w:p>
        </w:tc>
        <w:tc>
          <w:tcPr>
            <w:tcW w:w="6475" w:type="dxa"/>
          </w:tcPr>
          <w:p w:rsidR="00992C56" w:rsidRDefault="00992C56" w:rsidP="00C90089">
            <w:pPr>
              <w:cnfStyle w:val="100000000000" w:firstRow="1" w:lastRow="0" w:firstColumn="0" w:lastColumn="0" w:oddVBand="0" w:evenVBand="0" w:oddHBand="0" w:evenHBand="0" w:firstRowFirstColumn="0" w:firstRowLastColumn="0" w:lastRowFirstColumn="0" w:lastRowLastColumn="0"/>
            </w:pPr>
            <w:r>
              <w:t>Instructional Shift</w:t>
            </w:r>
            <w:r w:rsidR="0081514C">
              <w:t>(s)</w:t>
            </w:r>
            <w:r>
              <w:t xml:space="preserve"> and Explanation: </w:t>
            </w:r>
            <w:r w:rsidR="00285772">
              <w:t>Conceptual Understanding, Fluency, and Application.</w:t>
            </w:r>
            <w:bookmarkStart w:id="4" w:name="_GoBack"/>
            <w:bookmarkEnd w:id="4"/>
          </w:p>
        </w:tc>
      </w:tr>
      <w:tr w:rsidR="00992C56" w:rsidTr="00992C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rsidR="00992C56" w:rsidRDefault="00992C56" w:rsidP="00D11750">
            <w:r>
              <w:t>Length of Lesson:</w:t>
            </w:r>
            <w:ins w:id="5" w:author="Office Manager" w:date="2014-07-24T13:50:00Z">
              <w:r w:rsidR="003D7468">
                <w:t xml:space="preserve">  </w:t>
              </w:r>
            </w:ins>
            <w:r w:rsidR="00D11750">
              <w:t>1 hour</w:t>
            </w:r>
          </w:p>
        </w:tc>
        <w:tc>
          <w:tcPr>
            <w:tcW w:w="6475" w:type="dxa"/>
          </w:tcPr>
          <w:p w:rsidR="00992C56" w:rsidRPr="00992C56" w:rsidRDefault="00992C56" w:rsidP="00C90089">
            <w:pPr>
              <w:cnfStyle w:val="000000100000" w:firstRow="0" w:lastRow="0" w:firstColumn="0" w:lastColumn="0" w:oddVBand="0" w:evenVBand="0" w:oddHBand="1" w:evenHBand="0" w:firstRowFirstColumn="0" w:firstRowLastColumn="0" w:lastRowFirstColumn="0" w:lastRowLastColumn="0"/>
              <w:rPr>
                <w:b/>
              </w:rPr>
            </w:pPr>
            <w:r w:rsidRPr="00992C56">
              <w:rPr>
                <w:b/>
              </w:rPr>
              <w:t>EFL’s Targeted:</w:t>
            </w:r>
            <w:r w:rsidR="00B8011F">
              <w:rPr>
                <w:b/>
              </w:rPr>
              <w:t xml:space="preserve"> </w:t>
            </w:r>
          </w:p>
        </w:tc>
      </w:tr>
      <w:tr w:rsidR="003E0CB9" w:rsidTr="001B1466">
        <w:tc>
          <w:tcPr>
            <w:cnfStyle w:val="001000000000" w:firstRow="0" w:lastRow="0" w:firstColumn="1" w:lastColumn="0" w:oddVBand="0" w:evenVBand="0" w:oddHBand="0" w:evenHBand="0" w:firstRowFirstColumn="0" w:firstRowLastColumn="0" w:lastRowFirstColumn="0" w:lastRowLastColumn="0"/>
            <w:tcW w:w="12950" w:type="dxa"/>
            <w:gridSpan w:val="2"/>
          </w:tcPr>
          <w:p w:rsidR="003E0CB9" w:rsidRDefault="003E0CB9" w:rsidP="003D7468">
            <w:r>
              <w:t xml:space="preserve">Materials and Resources Needed: </w:t>
            </w:r>
            <w:ins w:id="6" w:author="Office Manager" w:date="2014-07-24T13:51:00Z">
              <w:r w:rsidR="003D7468">
                <w:t xml:space="preserve"> PowerPoint, </w:t>
              </w:r>
            </w:ins>
            <w:r w:rsidR="007E711B">
              <w:t xml:space="preserve">post-its, </w:t>
            </w:r>
            <w:ins w:id="7" w:author="Office Manager" w:date="2014-07-24T13:51:00Z">
              <w:r w:rsidR="003D7468">
                <w:t xml:space="preserve">projector, </w:t>
              </w:r>
              <w:proofErr w:type="spellStart"/>
              <w:r w:rsidR="003D7468">
                <w:t>smartboard</w:t>
              </w:r>
              <w:proofErr w:type="spellEnd"/>
              <w:r w:rsidR="003D7468">
                <w:t>/dry erase board, student handouts</w:t>
              </w:r>
            </w:ins>
            <w:r w:rsidR="00D440F1">
              <w:t>, fast food cutouts</w:t>
            </w:r>
          </w:p>
        </w:tc>
      </w:tr>
    </w:tbl>
    <w:p w:rsidR="00C90089" w:rsidRDefault="00C90089" w:rsidP="00C90089">
      <w:pPr>
        <w:jc w:val="center"/>
      </w:pPr>
    </w:p>
    <w:tbl>
      <w:tblPr>
        <w:tblStyle w:val="PlainTable11"/>
        <w:tblW w:w="0" w:type="auto"/>
        <w:tblLook w:val="04A0" w:firstRow="1" w:lastRow="0" w:firstColumn="1" w:lastColumn="0" w:noHBand="0" w:noVBand="1"/>
      </w:tblPr>
      <w:tblGrid>
        <w:gridCol w:w="3234"/>
        <w:gridCol w:w="3234"/>
        <w:gridCol w:w="3234"/>
        <w:gridCol w:w="3234"/>
      </w:tblGrid>
      <w:tr w:rsidR="00C90089" w:rsidTr="00C90089">
        <w:trPr>
          <w:cnfStyle w:val="100000000000" w:firstRow="1" w:lastRow="0" w:firstColumn="0" w:lastColumn="0" w:oddVBand="0" w:evenVBand="0" w:oddHBand="0"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3234" w:type="dxa"/>
          </w:tcPr>
          <w:p w:rsidR="00C90089" w:rsidRDefault="00C90089" w:rsidP="00C90089">
            <w:r>
              <w:t>Objective</w:t>
            </w:r>
          </w:p>
        </w:tc>
        <w:tc>
          <w:tcPr>
            <w:tcW w:w="3234" w:type="dxa"/>
          </w:tcPr>
          <w:p w:rsidR="00C90089" w:rsidRDefault="00C90089" w:rsidP="00C90089">
            <w:pPr>
              <w:cnfStyle w:val="100000000000" w:firstRow="1" w:lastRow="0" w:firstColumn="0" w:lastColumn="0" w:oddVBand="0" w:evenVBand="0" w:oddHBand="0" w:evenHBand="0" w:firstRowFirstColumn="0" w:firstRowLastColumn="0" w:lastRowFirstColumn="0" w:lastRowLastColumn="0"/>
            </w:pPr>
            <w:r>
              <w:t>DOK Level</w:t>
            </w:r>
            <w:r w:rsidR="00E26BC7">
              <w:t>(s)</w:t>
            </w:r>
          </w:p>
        </w:tc>
        <w:tc>
          <w:tcPr>
            <w:tcW w:w="3234" w:type="dxa"/>
          </w:tcPr>
          <w:p w:rsidR="00C90089" w:rsidRDefault="00C90089" w:rsidP="00C90089">
            <w:pPr>
              <w:cnfStyle w:val="100000000000" w:firstRow="1" w:lastRow="0" w:firstColumn="0" w:lastColumn="0" w:oddVBand="0" w:evenVBand="0" w:oddHBand="0" w:evenHBand="0" w:firstRowFirstColumn="0" w:firstRowLastColumn="0" w:lastRowFirstColumn="0" w:lastRowLastColumn="0"/>
            </w:pPr>
            <w:r>
              <w:t>Activity</w:t>
            </w:r>
            <w:r w:rsidR="00992C56">
              <w:t>(</w:t>
            </w:r>
            <w:proofErr w:type="spellStart"/>
            <w:r w:rsidR="00992C56">
              <w:t>ies</w:t>
            </w:r>
            <w:proofErr w:type="spellEnd"/>
            <w:r w:rsidR="00992C56">
              <w:t>)</w:t>
            </w:r>
          </w:p>
        </w:tc>
        <w:tc>
          <w:tcPr>
            <w:tcW w:w="3234" w:type="dxa"/>
          </w:tcPr>
          <w:p w:rsidR="00C90089" w:rsidRDefault="00C90089" w:rsidP="00C90089">
            <w:pPr>
              <w:cnfStyle w:val="100000000000" w:firstRow="1" w:lastRow="0" w:firstColumn="0" w:lastColumn="0" w:oddVBand="0" w:evenVBand="0" w:oddHBand="0" w:evenHBand="0" w:firstRowFirstColumn="0" w:firstRowLastColumn="0" w:lastRowFirstColumn="0" w:lastRowLastColumn="0"/>
            </w:pPr>
            <w:r>
              <w:t>Assessment</w:t>
            </w:r>
            <w:r w:rsidR="00FE5EE2">
              <w:t>(s)</w:t>
            </w:r>
            <w:r>
              <w:t>/Check</w:t>
            </w:r>
            <w:r w:rsidR="00FE5EE2">
              <w:t>(s)</w:t>
            </w:r>
            <w:r>
              <w:t xml:space="preserve"> for Understanding</w:t>
            </w:r>
          </w:p>
        </w:tc>
      </w:tr>
      <w:tr w:rsidR="00C90089" w:rsidTr="003E0CB9">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234" w:type="dxa"/>
          </w:tcPr>
          <w:p w:rsidR="00C90089" w:rsidRDefault="003D7468" w:rsidP="00C90089">
            <w:ins w:id="8" w:author="Office Manager" w:date="2014-07-24T13:51:00Z">
              <w:r>
                <w:t>Students will be able to solve two-step equations with one variable on their own.</w:t>
              </w:r>
            </w:ins>
          </w:p>
        </w:tc>
        <w:tc>
          <w:tcPr>
            <w:tcW w:w="3234" w:type="dxa"/>
          </w:tcPr>
          <w:p w:rsidR="00C90089" w:rsidRDefault="003D7468" w:rsidP="00C90089">
            <w:pPr>
              <w:cnfStyle w:val="000000100000" w:firstRow="0" w:lastRow="0" w:firstColumn="0" w:lastColumn="0" w:oddVBand="0" w:evenVBand="0" w:oddHBand="1" w:evenHBand="0" w:firstRowFirstColumn="0" w:firstRowLastColumn="0" w:lastRowFirstColumn="0" w:lastRowLastColumn="0"/>
            </w:pPr>
            <w:ins w:id="9" w:author="Office Manager" w:date="2014-07-24T13:52:00Z">
              <w:r>
                <w:t>2</w:t>
              </w:r>
            </w:ins>
          </w:p>
        </w:tc>
        <w:tc>
          <w:tcPr>
            <w:tcW w:w="3234" w:type="dxa"/>
          </w:tcPr>
          <w:p w:rsidR="00C90089" w:rsidRDefault="005338F6" w:rsidP="00C90089">
            <w:pPr>
              <w:cnfStyle w:val="000000100000" w:firstRow="0" w:lastRow="0" w:firstColumn="0" w:lastColumn="0" w:oddVBand="0" w:evenVBand="0" w:oddHBand="1" w:evenHBand="0" w:firstRowFirstColumn="0" w:firstRowLastColumn="0" w:lastRowFirstColumn="0" w:lastRowLastColumn="0"/>
            </w:pPr>
            <w:ins w:id="10" w:author="Office Manager" w:date="2014-07-29T15:53:00Z">
              <w:r>
                <w:t>PowerPoint, Group Practice, Independent Practice</w:t>
              </w:r>
            </w:ins>
          </w:p>
        </w:tc>
        <w:tc>
          <w:tcPr>
            <w:tcW w:w="3234" w:type="dxa"/>
          </w:tcPr>
          <w:p w:rsidR="00C90089" w:rsidRDefault="007A3084" w:rsidP="00C90089">
            <w:pPr>
              <w:cnfStyle w:val="000000100000" w:firstRow="0" w:lastRow="0" w:firstColumn="0" w:lastColumn="0" w:oddVBand="0" w:evenVBand="0" w:oddHBand="1" w:evenHBand="0" w:firstRowFirstColumn="0" w:firstRowLastColumn="0" w:lastRowFirstColumn="0" w:lastRowLastColumn="0"/>
            </w:pPr>
            <w:r>
              <w:t xml:space="preserve">Warm-up questions </w:t>
            </w:r>
          </w:p>
        </w:tc>
      </w:tr>
      <w:tr w:rsidR="00C90089" w:rsidTr="003E0CB9">
        <w:trPr>
          <w:trHeight w:val="576"/>
        </w:trPr>
        <w:tc>
          <w:tcPr>
            <w:cnfStyle w:val="001000000000" w:firstRow="0" w:lastRow="0" w:firstColumn="1" w:lastColumn="0" w:oddVBand="0" w:evenVBand="0" w:oddHBand="0" w:evenHBand="0" w:firstRowFirstColumn="0" w:firstRowLastColumn="0" w:lastRowFirstColumn="0" w:lastRowLastColumn="0"/>
            <w:tcW w:w="3234" w:type="dxa"/>
          </w:tcPr>
          <w:p w:rsidR="00C90089" w:rsidRDefault="005338F6" w:rsidP="00C90089">
            <w:ins w:id="11" w:author="Office Manager" w:date="2014-07-29T15:43:00Z">
              <w:r>
                <w:t>Students will be able to use the distributive property</w:t>
              </w:r>
            </w:ins>
          </w:p>
        </w:tc>
        <w:tc>
          <w:tcPr>
            <w:tcW w:w="3234" w:type="dxa"/>
          </w:tcPr>
          <w:p w:rsidR="00C90089" w:rsidRDefault="005338F6" w:rsidP="00C90089">
            <w:pPr>
              <w:cnfStyle w:val="000000000000" w:firstRow="0" w:lastRow="0" w:firstColumn="0" w:lastColumn="0" w:oddVBand="0" w:evenVBand="0" w:oddHBand="0" w:evenHBand="0" w:firstRowFirstColumn="0" w:firstRowLastColumn="0" w:lastRowFirstColumn="0" w:lastRowLastColumn="0"/>
            </w:pPr>
            <w:ins w:id="12" w:author="Office Manager" w:date="2014-07-29T15:43:00Z">
              <w:r>
                <w:t>2</w:t>
              </w:r>
            </w:ins>
          </w:p>
        </w:tc>
        <w:tc>
          <w:tcPr>
            <w:tcW w:w="3234" w:type="dxa"/>
          </w:tcPr>
          <w:p w:rsidR="00C90089" w:rsidRDefault="00DE042F" w:rsidP="00C90089">
            <w:pPr>
              <w:cnfStyle w:val="000000000000" w:firstRow="0" w:lastRow="0" w:firstColumn="0" w:lastColumn="0" w:oddVBand="0" w:evenVBand="0" w:oddHBand="0" w:evenHBand="0" w:firstRowFirstColumn="0" w:firstRowLastColumn="0" w:lastRowFirstColumn="0" w:lastRowLastColumn="0"/>
            </w:pPr>
            <w:r>
              <w:t>Combo meal practice</w:t>
            </w:r>
          </w:p>
        </w:tc>
        <w:tc>
          <w:tcPr>
            <w:tcW w:w="3234" w:type="dxa"/>
          </w:tcPr>
          <w:p w:rsidR="00C90089" w:rsidRDefault="007A3084" w:rsidP="00C90089">
            <w:pPr>
              <w:cnfStyle w:val="000000000000" w:firstRow="0" w:lastRow="0" w:firstColumn="0" w:lastColumn="0" w:oddVBand="0" w:evenVBand="0" w:oddHBand="0" w:evenHBand="0" w:firstRowFirstColumn="0" w:firstRowLastColumn="0" w:lastRowFirstColumn="0" w:lastRowLastColumn="0"/>
            </w:pPr>
            <w:r>
              <w:t>Group practice, homework</w:t>
            </w:r>
          </w:p>
        </w:tc>
      </w:tr>
      <w:tr w:rsidR="00C90089" w:rsidTr="003E0CB9">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234" w:type="dxa"/>
          </w:tcPr>
          <w:p w:rsidR="00C90089" w:rsidRDefault="005338F6" w:rsidP="00C90089">
            <w:ins w:id="13" w:author="Office Manager" w:date="2014-07-29T15:44:00Z">
              <w:r>
                <w:t>Students will be able to solve multi-step equations that contain the distributive property</w:t>
              </w:r>
            </w:ins>
          </w:p>
        </w:tc>
        <w:tc>
          <w:tcPr>
            <w:tcW w:w="3234" w:type="dxa"/>
          </w:tcPr>
          <w:p w:rsidR="00C90089" w:rsidRDefault="005338F6" w:rsidP="00C90089">
            <w:pPr>
              <w:cnfStyle w:val="000000100000" w:firstRow="0" w:lastRow="0" w:firstColumn="0" w:lastColumn="0" w:oddVBand="0" w:evenVBand="0" w:oddHBand="1" w:evenHBand="0" w:firstRowFirstColumn="0" w:firstRowLastColumn="0" w:lastRowFirstColumn="0" w:lastRowLastColumn="0"/>
            </w:pPr>
            <w:ins w:id="14" w:author="Office Manager" w:date="2014-07-29T15:44:00Z">
              <w:r>
                <w:t>2</w:t>
              </w:r>
            </w:ins>
          </w:p>
        </w:tc>
        <w:tc>
          <w:tcPr>
            <w:tcW w:w="3234" w:type="dxa"/>
          </w:tcPr>
          <w:p w:rsidR="00C90089" w:rsidRDefault="005338F6" w:rsidP="00C90089">
            <w:pPr>
              <w:cnfStyle w:val="000000100000" w:firstRow="0" w:lastRow="0" w:firstColumn="0" w:lastColumn="0" w:oddVBand="0" w:evenVBand="0" w:oddHBand="1" w:evenHBand="0" w:firstRowFirstColumn="0" w:firstRowLastColumn="0" w:lastRowFirstColumn="0" w:lastRowLastColumn="0"/>
            </w:pPr>
            <w:ins w:id="15" w:author="Office Manager" w:date="2014-07-29T15:53:00Z">
              <w:r>
                <w:t>PowerPoint, Group Practice, Independent Practice</w:t>
              </w:r>
            </w:ins>
          </w:p>
        </w:tc>
        <w:tc>
          <w:tcPr>
            <w:tcW w:w="3234" w:type="dxa"/>
          </w:tcPr>
          <w:p w:rsidR="00C90089" w:rsidRDefault="007A3084" w:rsidP="00C90089">
            <w:pPr>
              <w:cnfStyle w:val="000000100000" w:firstRow="0" w:lastRow="0" w:firstColumn="0" w:lastColumn="0" w:oddVBand="0" w:evenVBand="0" w:oddHBand="1" w:evenHBand="0" w:firstRowFirstColumn="0" w:firstRowLastColumn="0" w:lastRowFirstColumn="0" w:lastRowLastColumn="0"/>
            </w:pPr>
            <w:r>
              <w:t>Group practice, homework</w:t>
            </w:r>
          </w:p>
        </w:tc>
      </w:tr>
    </w:tbl>
    <w:p w:rsidR="00C90089" w:rsidRPr="003E0CB9" w:rsidRDefault="00C90089" w:rsidP="00C90089">
      <w:pPr>
        <w:rPr>
          <w:i/>
        </w:rPr>
      </w:pPr>
      <w:r w:rsidRPr="003E0CB9">
        <w:rPr>
          <w:i/>
        </w:rPr>
        <w:t xml:space="preserve">*Objectives should be tied directly to DOK Levels, an activity, and a form of assessment.  </w:t>
      </w:r>
    </w:p>
    <w:tbl>
      <w:tblPr>
        <w:tblStyle w:val="GridTable1Light-Accent11"/>
        <w:tblW w:w="0" w:type="auto"/>
        <w:tblLook w:val="04A0" w:firstRow="1" w:lastRow="0" w:firstColumn="1" w:lastColumn="0" w:noHBand="0" w:noVBand="1"/>
      </w:tblPr>
      <w:tblGrid>
        <w:gridCol w:w="12950"/>
      </w:tblGrid>
      <w:tr w:rsidR="00C90089" w:rsidTr="003E0C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C90089" w:rsidP="00C90089">
            <w:r>
              <w:t>Lesson Flow</w:t>
            </w:r>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C90089" w:rsidP="00C90089">
            <w:r>
              <w:t>Warm Up/Introduction:</w:t>
            </w:r>
            <w:ins w:id="16" w:author="Office Manager" w:date="2014-07-29T15:44:00Z">
              <w:r w:rsidR="005338F6">
                <w:t xml:space="preserve">  </w:t>
              </w:r>
            </w:ins>
            <w:ins w:id="17" w:author="Office Manager" w:date="2014-07-29T15:50:00Z">
              <w:r w:rsidR="005338F6">
                <w:t xml:space="preserve">Review of two-step equations.  Have students think of synonyms for the word “distribute.”  Students will put each synonym on a post-it and then post on the board.  </w:t>
              </w:r>
            </w:ins>
          </w:p>
          <w:p w:rsidR="00855977" w:rsidRDefault="00855977" w:rsidP="00C90089"/>
          <w:p w:rsidR="00855977" w:rsidRDefault="00855977" w:rsidP="00C90089"/>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DE042F" w:rsidRDefault="003E0CB9" w:rsidP="00C90089">
            <w:r>
              <w:t>Direct Instruction/Classroom Activities:</w:t>
            </w:r>
            <w:ins w:id="18" w:author="Office Manager" w:date="2014-07-29T15:50:00Z">
              <w:r w:rsidR="005338F6">
                <w:t xml:space="preserve">  </w:t>
              </w:r>
            </w:ins>
            <w:r w:rsidR="00FC19A9">
              <w:t>First, students will review two-step equations</w:t>
            </w:r>
            <w:r w:rsidR="008B5ECE">
              <w:t xml:space="preserve"> during a warm-up activity.  It is important that students are confident solving basic two-step equations before moving on</w:t>
            </w:r>
            <w:r w:rsidR="00FC19A9">
              <w:t xml:space="preserve">.  </w:t>
            </w:r>
            <w:r w:rsidR="008B5ECE">
              <w:t xml:space="preserve">Students will participate in a PowerPoint demonstrating how to perform the distributive property.  </w:t>
            </w:r>
            <w:r w:rsidR="00FC19A9">
              <w:t xml:space="preserve">Then students will complete activity “Combo Meal Distributive Property” (instructions below).  Then students will translate this knowledge into algebraic expressions and equations.  </w:t>
            </w:r>
            <w:r w:rsidR="007A3084">
              <w:t xml:space="preserve">Students will practice as a group throughout PowerPoint as teacher circulates to check for understanding.  </w:t>
            </w:r>
            <w:r w:rsidR="008B5ECE" w:rsidRPr="00C46C5D">
              <w:t xml:space="preserve">During the </w:t>
            </w:r>
            <w:r w:rsidR="008B5ECE">
              <w:t xml:space="preserve">independent </w:t>
            </w:r>
            <w:r w:rsidR="008B5ECE" w:rsidRPr="00C46C5D">
              <w:t>practice portion of the lesson, students</w:t>
            </w:r>
            <w:r w:rsidR="008B5ECE">
              <w:t xml:space="preserve"> will </w:t>
            </w:r>
            <w:r w:rsidR="008B5ECE" w:rsidRPr="00C46C5D">
              <w:t>work on the practice</w:t>
            </w:r>
            <w:r w:rsidR="008B5ECE" w:rsidRPr="00C46C5D">
              <w:rPr>
                <w:rFonts w:ascii="Calibri" w:hAnsi="Calibri"/>
              </w:rPr>
              <w:t xml:space="preserve"> page problems as pairs. They should agree together on how the problem should be worked and, also, agree on the correct answer. Then, after break, each pair will </w:t>
            </w:r>
            <w:r w:rsidR="008B5ECE">
              <w:rPr>
                <w:rFonts w:ascii="Calibri" w:hAnsi="Calibri"/>
              </w:rPr>
              <w:t xml:space="preserve">go </w:t>
            </w:r>
            <w:r w:rsidR="008B5ECE" w:rsidRPr="00C46C5D">
              <w:rPr>
                <w:rFonts w:ascii="Calibri" w:hAnsi="Calibri"/>
              </w:rPr>
              <w:t xml:space="preserve">to the board together, one will write the problem on the board, and the other will explain how/why they worked their problem the way they did. They would be instructed to leave their version of the problem on the board.  Instead of </w:t>
            </w:r>
            <w:r w:rsidR="008B5ECE" w:rsidRPr="00C46C5D">
              <w:rPr>
                <w:rFonts w:ascii="Calibri" w:hAnsi="Calibri"/>
              </w:rPr>
              <w:lastRenderedPageBreak/>
              <w:t xml:space="preserve">commenting on whether or not their answer is/was correct, have another pair come to the front of the room and repeat the process.  </w:t>
            </w:r>
            <w:r w:rsidR="008B5ECE">
              <w:rPr>
                <w:rFonts w:ascii="Calibri" w:hAnsi="Calibri"/>
              </w:rPr>
              <w:t>Then discuss as a group correct and incorrect processes.</w:t>
            </w:r>
            <w:r w:rsidR="008B5ECE" w:rsidRPr="00C46C5D">
              <w:rPr>
                <w:rFonts w:ascii="Calibri" w:hAnsi="Calibri"/>
              </w:rPr>
              <w:t> </w:t>
            </w:r>
          </w:p>
          <w:p w:rsidR="00FC19A9" w:rsidRDefault="00FC19A9" w:rsidP="00C90089"/>
          <w:p w:rsidR="00FC19A9" w:rsidRDefault="00FC19A9" w:rsidP="00FC19A9">
            <w:r>
              <w:t xml:space="preserve">Instructions for </w:t>
            </w:r>
            <w:r w:rsidR="00855977">
              <w:t>“</w:t>
            </w:r>
            <w:r>
              <w:t>Combo Meal Distributive Property</w:t>
            </w:r>
            <w:r w:rsidR="00855977">
              <w:t>”</w:t>
            </w:r>
            <w:r>
              <w:t>:</w:t>
            </w:r>
          </w:p>
          <w:p w:rsidR="00FC19A9" w:rsidRPr="00FC19A9" w:rsidRDefault="00FC19A9" w:rsidP="00FC19A9">
            <w:pPr>
              <w:pStyle w:val="ListParagraph"/>
              <w:numPr>
                <w:ilvl w:val="0"/>
                <w:numId w:val="2"/>
              </w:numPr>
              <w:rPr>
                <w:rFonts w:ascii="Candara" w:hAnsi="Candara"/>
                <w:sz w:val="28"/>
              </w:rPr>
            </w:pPr>
            <w:r>
              <w:t>Print and cut out images of popular fast food items – put magnets on back</w:t>
            </w:r>
          </w:p>
          <w:p w:rsidR="00FC19A9" w:rsidRPr="008B5ECE" w:rsidRDefault="00FC19A9" w:rsidP="00FC19A9">
            <w:pPr>
              <w:pStyle w:val="ListParagraph"/>
              <w:numPr>
                <w:ilvl w:val="0"/>
                <w:numId w:val="2"/>
              </w:numPr>
              <w:rPr>
                <w:rFonts w:ascii="Candara" w:hAnsi="Candara"/>
                <w:sz w:val="28"/>
              </w:rPr>
            </w:pPr>
            <w:r>
              <w:t>Design examples of combo meals on the board using magnets</w:t>
            </w:r>
          </w:p>
          <w:p w:rsidR="008B5ECE" w:rsidRPr="008B5ECE" w:rsidRDefault="008B5ECE" w:rsidP="00FC19A9">
            <w:pPr>
              <w:pStyle w:val="ListParagraph"/>
              <w:numPr>
                <w:ilvl w:val="0"/>
                <w:numId w:val="2"/>
              </w:numPr>
              <w:rPr>
                <w:rFonts w:ascii="Candara" w:hAnsi="Candara"/>
                <w:sz w:val="28"/>
              </w:rPr>
            </w:pPr>
            <w:r>
              <w:t>Ask students to choose which combo meal they want, then count the number of combo meals needed</w:t>
            </w:r>
          </w:p>
          <w:p w:rsidR="008B5ECE" w:rsidRPr="00FC19A9" w:rsidRDefault="008B5ECE" w:rsidP="00FC19A9">
            <w:pPr>
              <w:pStyle w:val="ListParagraph"/>
              <w:numPr>
                <w:ilvl w:val="0"/>
                <w:numId w:val="2"/>
              </w:numPr>
              <w:rPr>
                <w:rFonts w:ascii="Candara" w:hAnsi="Candara"/>
                <w:sz w:val="28"/>
              </w:rPr>
            </w:pPr>
            <w:r>
              <w:t>Write the number of items needed for each combo meal using the distributive property</w:t>
            </w:r>
          </w:p>
          <w:p w:rsidR="00FC19A9" w:rsidRPr="00855977" w:rsidRDefault="00FC19A9" w:rsidP="00855977">
            <w:pPr>
              <w:pStyle w:val="ListParagraph"/>
              <w:numPr>
                <w:ilvl w:val="0"/>
                <w:numId w:val="2"/>
              </w:numPr>
            </w:pPr>
            <w:r w:rsidRPr="00855977">
              <w:t>Discuss how to write each combo meal as an algebraic expression</w:t>
            </w:r>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3E0CB9" w:rsidP="008B5ECE">
            <w:r>
              <w:lastRenderedPageBreak/>
              <w:t>Recommended Strategies:</w:t>
            </w:r>
            <w:r w:rsidR="0000699D">
              <w:t xml:space="preserve">  Make sure </w:t>
            </w:r>
            <w:r w:rsidR="0000699D" w:rsidRPr="00C46C5D">
              <w:t>students are confident solving basic two-step equations before beginning this lesson.</w:t>
            </w:r>
            <w:r w:rsidR="00C46C5D" w:rsidRPr="00C46C5D">
              <w:t xml:space="preserve">  </w:t>
            </w:r>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3E0CB9" w:rsidP="00C90089">
            <w:r>
              <w:t>Differentiation options:</w:t>
            </w:r>
            <w:r w:rsidR="007E711B">
              <w:t xml:space="preserve">  </w:t>
            </w:r>
          </w:p>
        </w:tc>
      </w:tr>
      <w:tr w:rsidR="003E0CB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3E0CB9" w:rsidRDefault="003E0CB9" w:rsidP="008B5ECE">
            <w:r>
              <w:t>Assessments:</w:t>
            </w:r>
            <w:ins w:id="19" w:author="Office Manager" w:date="2014-07-29T15:52:00Z">
              <w:r w:rsidR="005338F6">
                <w:t xml:space="preserve">  Students will complete a practice page with multi-step equations independently</w:t>
              </w:r>
            </w:ins>
            <w:r w:rsidR="008B5ECE">
              <w:t xml:space="preserve"> (can be done for homework).  </w:t>
            </w:r>
          </w:p>
        </w:tc>
      </w:tr>
      <w:tr w:rsidR="003E0CB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3E0CB9" w:rsidRDefault="003E0CB9" w:rsidP="00C90089">
            <w:r w:rsidRPr="003E0CB9">
              <w:t>Independent/Distance/Homework Options:</w:t>
            </w:r>
            <w:ins w:id="20" w:author="Office Manager" w:date="2014-07-29T15:52:00Z">
              <w:r w:rsidR="005338F6">
                <w:t xml:space="preserve">  PowerPoint and homework posted to school’s website</w:t>
              </w:r>
            </w:ins>
          </w:p>
        </w:tc>
      </w:tr>
    </w:tbl>
    <w:p w:rsidR="007A3084" w:rsidRDefault="007A3084" w:rsidP="000509D8"/>
    <w:p w:rsidR="00FC19A9" w:rsidRDefault="00FC19A9" w:rsidP="000509D8">
      <w:r>
        <w:t xml:space="preserve">Attachments:  </w:t>
      </w:r>
    </w:p>
    <w:p w:rsidR="00FC19A9" w:rsidRDefault="00FC19A9" w:rsidP="000509D8">
      <w:r>
        <w:t xml:space="preserve">PowerPoint - </w:t>
      </w:r>
      <w:hyperlink r:id="rId7" w:history="1">
        <w:r w:rsidRPr="00FC19A9">
          <w:rPr>
            <w:rStyle w:val="Hyperlink"/>
          </w:rPr>
          <w:t>Lessons\Equations\Multi Step Equations with Distributive Property.pptx</w:t>
        </w:r>
      </w:hyperlink>
    </w:p>
    <w:p w:rsidR="00FC19A9" w:rsidRDefault="00FC19A9" w:rsidP="000509D8">
      <w:r>
        <w:t>Independent</w:t>
      </w:r>
      <w:r w:rsidR="008B5ECE">
        <w:t>/Group</w:t>
      </w:r>
      <w:r>
        <w:t xml:space="preserve"> Practice - </w:t>
      </w:r>
      <w:hyperlink r:id="rId8" w:history="1">
        <w:r w:rsidRPr="00FC19A9">
          <w:rPr>
            <w:rStyle w:val="Hyperlink"/>
          </w:rPr>
          <w:t>Lessons\Equations\Distributive Property\Distributive Property Worksheet.docx</w:t>
        </w:r>
      </w:hyperlink>
    </w:p>
    <w:p w:rsidR="00FC19A9" w:rsidRDefault="00FC19A9" w:rsidP="000509D8">
      <w:r>
        <w:t xml:space="preserve">Homework - </w:t>
      </w:r>
      <w:hyperlink r:id="rId9" w:history="1">
        <w:r w:rsidRPr="00FC19A9">
          <w:rPr>
            <w:rStyle w:val="Hyperlink"/>
          </w:rPr>
          <w:t>Lessons\Equations\Distributive Property\Solving-Equations-The-Distributive-Property-1.rtf</w:t>
        </w:r>
      </w:hyperlink>
    </w:p>
    <w:p w:rsidR="00FC19A9" w:rsidRDefault="00FC19A9" w:rsidP="000509D8"/>
    <w:p w:rsidR="00FC19A9" w:rsidRDefault="00FC19A9" w:rsidP="000509D8"/>
    <w:p w:rsidR="00FC19A9" w:rsidRDefault="00FC19A9" w:rsidP="000509D8"/>
    <w:p w:rsidR="000509D8" w:rsidRPr="00FC19A9" w:rsidRDefault="000509D8" w:rsidP="00FC19A9">
      <w:pPr>
        <w:pStyle w:val="ListParagraph"/>
        <w:numPr>
          <w:ilvl w:val="0"/>
          <w:numId w:val="2"/>
        </w:numPr>
        <w:rPr>
          <w:rFonts w:ascii="Candara" w:hAnsi="Candara"/>
          <w:b/>
          <w:sz w:val="28"/>
        </w:rPr>
      </w:pPr>
      <w:r>
        <w:br w:type="page"/>
      </w:r>
      <w:r>
        <w:rPr>
          <w:noProof/>
          <w:color w:val="0000FF"/>
        </w:rPr>
        <w:lastRenderedPageBreak/>
        <w:drawing>
          <wp:anchor distT="0" distB="0" distL="114300" distR="114300" simplePos="0" relativeHeight="251659264" behindDoc="0" locked="0" layoutInCell="1" allowOverlap="1" wp14:anchorId="7D527F81" wp14:editId="60F283FA">
            <wp:simplePos x="0" y="0"/>
            <wp:positionH relativeFrom="column">
              <wp:posOffset>3330575</wp:posOffset>
            </wp:positionH>
            <wp:positionV relativeFrom="paragraph">
              <wp:posOffset>225425</wp:posOffset>
            </wp:positionV>
            <wp:extent cx="5182870" cy="4845050"/>
            <wp:effectExtent l="0" t="0" r="0" b="0"/>
            <wp:wrapThrough wrapText="bothSides">
              <wp:wrapPolygon edited="0">
                <wp:start x="0" y="0"/>
                <wp:lineTo x="0" y="21487"/>
                <wp:lineTo x="21515" y="21487"/>
                <wp:lineTo x="21515" y="0"/>
                <wp:lineTo x="0" y="0"/>
              </wp:wrapPolygon>
            </wp:wrapThrough>
            <wp:docPr id="3" name="irc_mi" descr="http://theteachablemoments.files.wordpress.com/2012/03/depth-of-knowledge.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eteachablemoments.files.wordpress.com/2012/03/depth-of-knowledge.jp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82870" cy="4845050"/>
                    </a:xfrm>
                    <a:prstGeom prst="rect">
                      <a:avLst/>
                    </a:prstGeom>
                    <a:noFill/>
                    <a:ln>
                      <a:noFill/>
                    </a:ln>
                  </pic:spPr>
                </pic:pic>
              </a:graphicData>
            </a:graphic>
          </wp:anchor>
        </w:drawing>
      </w:r>
      <w:r w:rsidRPr="00FC19A9">
        <w:rPr>
          <w:rFonts w:ascii="Candara" w:hAnsi="Candara"/>
          <w:b/>
          <w:sz w:val="28"/>
        </w:rPr>
        <w:t>Lesson Planning Resources</w:t>
      </w:r>
    </w:p>
    <w:p w:rsidR="000509D8" w:rsidRPr="003E0CB9" w:rsidRDefault="000509D8" w:rsidP="000509D8">
      <w:pPr>
        <w:rPr>
          <w:b/>
        </w:rPr>
      </w:pPr>
      <w:r w:rsidRPr="003E0CB9">
        <w:rPr>
          <w:b/>
        </w:rPr>
        <w:t>Webb’s DOK Levels:</w:t>
      </w:r>
    </w:p>
    <w:p w:rsidR="000509D8" w:rsidRDefault="000509D8" w:rsidP="000509D8">
      <w:r>
        <w:t>DOK Level 1:  Recall and Reproduction</w:t>
      </w:r>
      <w:r w:rsidRPr="003E0CB9">
        <w:rPr>
          <w:noProof/>
          <w:color w:val="0000FF"/>
        </w:rPr>
        <w:t xml:space="preserve"> </w:t>
      </w:r>
    </w:p>
    <w:p w:rsidR="000509D8" w:rsidRDefault="000509D8" w:rsidP="000509D8">
      <w:r>
        <w:t>DOK Level 2:  Skills/Concepts</w:t>
      </w:r>
    </w:p>
    <w:p w:rsidR="000509D8" w:rsidRDefault="000509D8" w:rsidP="000509D8">
      <w:r>
        <w:t>DOK Level 3: Strategic Thinking</w:t>
      </w:r>
    </w:p>
    <w:p w:rsidR="000509D8" w:rsidRDefault="000509D8" w:rsidP="000509D8">
      <w:r>
        <w:t>DOK Level 4:  Extended Thinking</w:t>
      </w:r>
    </w:p>
    <w:p w:rsidR="000509D8" w:rsidRDefault="000509D8" w:rsidP="000509D8">
      <w:pPr>
        <w:rPr>
          <w:i/>
        </w:rPr>
      </w:pPr>
      <w:r w:rsidRPr="003E0CB9">
        <w:rPr>
          <w:i/>
        </w:rPr>
        <w:t xml:space="preserve">Every lesson delivered should hit more than one DOK level.  </w:t>
      </w:r>
      <w:r>
        <w:rPr>
          <w:i/>
        </w:rPr>
        <w:t xml:space="preserve">For a more detailed explanation of DOK and a comparison to Bloom’s Taxonomy click </w:t>
      </w:r>
      <w:hyperlink r:id="rId12" w:history="1">
        <w:r w:rsidRPr="000509D8">
          <w:rPr>
            <w:rStyle w:val="Hyperlink"/>
            <w:i/>
          </w:rPr>
          <w:t>here</w:t>
        </w:r>
      </w:hyperlink>
      <w:r>
        <w:rPr>
          <w:i/>
        </w:rPr>
        <w:t>.</w:t>
      </w:r>
    </w:p>
    <w:p w:rsidR="000509D8" w:rsidRDefault="000509D8" w:rsidP="000509D8">
      <w:pPr>
        <w:rPr>
          <w:i/>
        </w:rPr>
      </w:pPr>
    </w:p>
    <w:p w:rsidR="000509D8" w:rsidRDefault="000509D8" w:rsidP="000509D8">
      <w:pPr>
        <w:rPr>
          <w:b/>
        </w:rPr>
      </w:pPr>
      <w:r>
        <w:rPr>
          <w:b/>
        </w:rPr>
        <w:t>Standards</w:t>
      </w:r>
      <w:r w:rsidR="0081514C">
        <w:rPr>
          <w:b/>
        </w:rPr>
        <w:t xml:space="preserve"> &amp; Instructional Shifts</w:t>
      </w:r>
      <w:r>
        <w:rPr>
          <w:b/>
        </w:rPr>
        <w:t>:</w:t>
      </w:r>
    </w:p>
    <w:p w:rsidR="000509D8" w:rsidRDefault="000509D8" w:rsidP="000509D8">
      <w:r>
        <w:t xml:space="preserve">Indiana Adult Education is using the College and Career Readiness Standards for Adults developed by OCTAE.  You can access a copy of the standards </w:t>
      </w:r>
      <w:hyperlink r:id="rId13" w:history="1">
        <w:r w:rsidRPr="000509D8">
          <w:rPr>
            <w:rStyle w:val="Hyperlink"/>
          </w:rPr>
          <w:t>here</w:t>
        </w:r>
      </w:hyperlink>
      <w:r>
        <w:t xml:space="preserve"> to assist you in identifying the standards aligned to </w:t>
      </w:r>
      <w:r w:rsidR="0081514C">
        <w:t xml:space="preserve">and the instructional shifts targeted in </w:t>
      </w:r>
      <w:r>
        <w:t>your lesson plan</w:t>
      </w:r>
      <w:r w:rsidR="0081514C">
        <w:t xml:space="preserve"> </w:t>
      </w:r>
    </w:p>
    <w:p w:rsidR="000509D8" w:rsidRDefault="000509D8" w:rsidP="000509D8"/>
    <w:p w:rsidR="000509D8" w:rsidRPr="000509D8" w:rsidRDefault="000509D8" w:rsidP="000509D8">
      <w:pPr>
        <w:rPr>
          <w:b/>
        </w:rPr>
      </w:pPr>
      <w:r w:rsidRPr="000509D8">
        <w:rPr>
          <w:b/>
        </w:rPr>
        <w:t>A note about this lesson plan template:</w:t>
      </w:r>
    </w:p>
    <w:p w:rsidR="000509D8" w:rsidRDefault="000509D8">
      <w:r>
        <w:t xml:space="preserve">This lesson plan template was created in 2012 and revised in 2014 to better reflect standards based education and assessment changes.  The original was designed by Indiana Adult Education Teachers during a statewide teacher meeting.  In addition to identifying the required “components” of a lesson plan, teachers also contributed a list of “characteristics” of good lesson plans:  </w:t>
      </w:r>
      <w:r w:rsidRPr="000509D8">
        <w:rPr>
          <w:i/>
        </w:rPr>
        <w:t xml:space="preserve">engaging, fun, visual examples, accommodates for learning styles, clear and concise, flexible within structure, allows for student ownership, includes modifications and adaptations, evokes passion, builds on previous knowledge, and appropriately reflects its audience.  </w:t>
      </w:r>
    </w:p>
    <w:sectPr w:rsidR="000509D8" w:rsidSect="00C90089">
      <w:headerReference w:type="default" r:id="rId14"/>
      <w:foot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21E" w:rsidRDefault="00FB221E" w:rsidP="00C90089">
      <w:pPr>
        <w:spacing w:after="0" w:line="240" w:lineRule="auto"/>
      </w:pPr>
      <w:r>
        <w:separator/>
      </w:r>
    </w:p>
  </w:endnote>
  <w:endnote w:type="continuationSeparator" w:id="0">
    <w:p w:rsidR="00FB221E" w:rsidRDefault="00FB221E" w:rsidP="00C90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089" w:rsidRDefault="00C90089">
    <w:pPr>
      <w:pStyle w:val="Footer"/>
    </w:pPr>
    <w:r>
      <w:t>2012, 2014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21E" w:rsidRDefault="00FB221E" w:rsidP="00C90089">
      <w:pPr>
        <w:spacing w:after="0" w:line="240" w:lineRule="auto"/>
      </w:pPr>
      <w:r>
        <w:separator/>
      </w:r>
    </w:p>
  </w:footnote>
  <w:footnote w:type="continuationSeparator" w:id="0">
    <w:p w:rsidR="00FB221E" w:rsidRDefault="00FB221E" w:rsidP="00C900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089" w:rsidRPr="00C90089" w:rsidRDefault="00C90089">
    <w:pPr>
      <w:pStyle w:val="Header"/>
      <w:rPr>
        <w:rFonts w:ascii="Candara" w:hAnsi="Candara"/>
        <w:b/>
        <w:color w:val="44546A" w:themeColor="text2"/>
      </w:rPr>
    </w:pPr>
    <w:r w:rsidRPr="00C90089">
      <w:rPr>
        <w:b/>
        <w:noProof/>
        <w:color w:val="0000FF"/>
      </w:rPr>
      <w:drawing>
        <wp:anchor distT="0" distB="0" distL="114300" distR="114300" simplePos="0" relativeHeight="251658240" behindDoc="1" locked="0" layoutInCell="1" allowOverlap="1">
          <wp:simplePos x="0" y="0"/>
          <wp:positionH relativeFrom="column">
            <wp:posOffset>6781800</wp:posOffset>
          </wp:positionH>
          <wp:positionV relativeFrom="paragraph">
            <wp:posOffset>-342900</wp:posOffset>
          </wp:positionV>
          <wp:extent cx="1371600" cy="685800"/>
          <wp:effectExtent l="0" t="0" r="0" b="0"/>
          <wp:wrapNone/>
          <wp:docPr id="1" name="irc_mi" descr="https://secure.surveymonkey.com/_resources/29322/30119322/148c16c9-46d3-4f93-adaa-9d01719736f2.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ecure.surveymonkey.com/_resources/29322/30119322/148c16c9-46d3-4f93-adaa-9d01719736f2.gif">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685800"/>
                  </a:xfrm>
                  <a:prstGeom prst="rect">
                    <a:avLst/>
                  </a:prstGeom>
                  <a:noFill/>
                  <a:ln>
                    <a:noFill/>
                  </a:ln>
                </pic:spPr>
              </pic:pic>
            </a:graphicData>
          </a:graphic>
        </wp:anchor>
      </w:drawing>
    </w:r>
    <w:r w:rsidRPr="00C90089">
      <w:rPr>
        <w:rFonts w:ascii="Candara" w:hAnsi="Candara"/>
        <w:b/>
        <w:color w:val="44546A" w:themeColor="text2"/>
      </w:rPr>
      <w:t>Indiana Adult Education Lesson Plan Template</w:t>
    </w:r>
    <w:r w:rsidRPr="00C90089">
      <w:rPr>
        <w:rFonts w:ascii="Candara" w:hAnsi="Candara"/>
        <w:b/>
        <w:color w:val="44546A" w:themeColor="text2"/>
      </w:rPr>
      <w:tab/>
    </w:r>
    <w:r w:rsidRPr="00C90089">
      <w:rPr>
        <w:rFonts w:ascii="Candara" w:hAnsi="Candara"/>
        <w:b/>
        <w:color w:val="44546A" w:themeColor="text2"/>
      </w:rPr>
      <w:tab/>
    </w:r>
  </w:p>
  <w:p w:rsidR="00C90089" w:rsidRDefault="00C900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AA775C"/>
    <w:multiLevelType w:val="hybridMultilevel"/>
    <w:tmpl w:val="B61E1952"/>
    <w:lvl w:ilvl="0" w:tplc="5DFE303C">
      <w:start w:val="1"/>
      <w:numFmt w:val="decimal"/>
      <w:lvlText w:val="%1."/>
      <w:lvlJc w:val="left"/>
      <w:pPr>
        <w:ind w:left="720" w:hanging="360"/>
      </w:pPr>
      <w:rPr>
        <w:rFonts w:asciiTheme="minorHAnsi" w:hAnsiTheme="minorHAns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81509B"/>
    <w:multiLevelType w:val="hybridMultilevel"/>
    <w:tmpl w:val="918E5DFA"/>
    <w:lvl w:ilvl="0" w:tplc="D9A0650A">
      <w:start w:val="1"/>
      <w:numFmt w:val="decimal"/>
      <w:lvlText w:val="%1."/>
      <w:lvlJc w:val="left"/>
      <w:pPr>
        <w:ind w:left="720" w:hanging="360"/>
      </w:pPr>
      <w:rPr>
        <w:rFonts w:asciiTheme="minorHAnsi" w:hAnsiTheme="minorHAns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089"/>
    <w:rsid w:val="0000699D"/>
    <w:rsid w:val="000509D8"/>
    <w:rsid w:val="00132808"/>
    <w:rsid w:val="001A4471"/>
    <w:rsid w:val="001D2530"/>
    <w:rsid w:val="00254B96"/>
    <w:rsid w:val="00260C1A"/>
    <w:rsid w:val="00285772"/>
    <w:rsid w:val="002864B3"/>
    <w:rsid w:val="002E3FE8"/>
    <w:rsid w:val="00327F44"/>
    <w:rsid w:val="003656B6"/>
    <w:rsid w:val="00390E06"/>
    <w:rsid w:val="003C71F6"/>
    <w:rsid w:val="003D7468"/>
    <w:rsid w:val="003E0CB9"/>
    <w:rsid w:val="004650C0"/>
    <w:rsid w:val="004E6F33"/>
    <w:rsid w:val="005249F6"/>
    <w:rsid w:val="005338F6"/>
    <w:rsid w:val="005352F2"/>
    <w:rsid w:val="006F1643"/>
    <w:rsid w:val="00752A8A"/>
    <w:rsid w:val="007A3084"/>
    <w:rsid w:val="007E711B"/>
    <w:rsid w:val="0081514C"/>
    <w:rsid w:val="00855977"/>
    <w:rsid w:val="008616D0"/>
    <w:rsid w:val="00885937"/>
    <w:rsid w:val="008B5ECE"/>
    <w:rsid w:val="00937F69"/>
    <w:rsid w:val="00940EA0"/>
    <w:rsid w:val="00992C56"/>
    <w:rsid w:val="00A10274"/>
    <w:rsid w:val="00B8011F"/>
    <w:rsid w:val="00C46C5D"/>
    <w:rsid w:val="00C90089"/>
    <w:rsid w:val="00D11750"/>
    <w:rsid w:val="00D440F1"/>
    <w:rsid w:val="00D57B5F"/>
    <w:rsid w:val="00DE042F"/>
    <w:rsid w:val="00E26BC7"/>
    <w:rsid w:val="00E32459"/>
    <w:rsid w:val="00FB221E"/>
    <w:rsid w:val="00FC19A9"/>
    <w:rsid w:val="00FE5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96C9C6-D1CF-4E2E-89F2-CF0EC4634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B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00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0089"/>
  </w:style>
  <w:style w:type="paragraph" w:styleId="Footer">
    <w:name w:val="footer"/>
    <w:basedOn w:val="Normal"/>
    <w:link w:val="FooterChar"/>
    <w:uiPriority w:val="99"/>
    <w:unhideWhenUsed/>
    <w:rsid w:val="00C900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089"/>
  </w:style>
  <w:style w:type="table" w:styleId="TableGrid">
    <w:name w:val="Table Grid"/>
    <w:basedOn w:val="TableNormal"/>
    <w:uiPriority w:val="39"/>
    <w:rsid w:val="00C90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C9008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11">
    <w:name w:val="Grid Table 1 Light - Accent 11"/>
    <w:basedOn w:val="TableNormal"/>
    <w:uiPriority w:val="46"/>
    <w:rsid w:val="003E0CB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0509D8"/>
    <w:rPr>
      <w:color w:val="0563C1" w:themeColor="hyperlink"/>
      <w:u w:val="single"/>
    </w:rPr>
  </w:style>
  <w:style w:type="character" w:styleId="FollowedHyperlink">
    <w:name w:val="FollowedHyperlink"/>
    <w:basedOn w:val="DefaultParagraphFont"/>
    <w:uiPriority w:val="99"/>
    <w:semiHidden/>
    <w:unhideWhenUsed/>
    <w:rsid w:val="000509D8"/>
    <w:rPr>
      <w:color w:val="954F72" w:themeColor="followedHyperlink"/>
      <w:u w:val="single"/>
    </w:rPr>
  </w:style>
  <w:style w:type="paragraph" w:styleId="BalloonText">
    <w:name w:val="Balloon Text"/>
    <w:basedOn w:val="Normal"/>
    <w:link w:val="BalloonTextChar"/>
    <w:uiPriority w:val="99"/>
    <w:semiHidden/>
    <w:unhideWhenUsed/>
    <w:rsid w:val="00815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14C"/>
    <w:rPr>
      <w:rFonts w:ascii="Tahoma" w:hAnsi="Tahoma" w:cs="Tahoma"/>
      <w:sz w:val="16"/>
      <w:szCs w:val="16"/>
    </w:rPr>
  </w:style>
  <w:style w:type="paragraph" w:styleId="NormalWeb">
    <w:name w:val="Normal (Web)"/>
    <w:basedOn w:val="Normal"/>
    <w:uiPriority w:val="99"/>
    <w:semiHidden/>
    <w:unhideWhenUsed/>
    <w:rsid w:val="003D746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C19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39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ffice%20Manager\AppData\Local\Microsoft\Windows\Temporary%20Internet%20Files\Content.IE5\F78QWR1V\Lessons\Equations\Distributive%20Property\Distributive%20Property%20Worksheet.docx" TargetMode="External"/><Relationship Id="rId13" Type="http://schemas.openxmlformats.org/officeDocument/2006/relationships/hyperlink" Target="http://lincs.ed.gov/publications/pdf/CCRStandardsAdultEd.pdf" TargetMode="External"/><Relationship Id="rId3" Type="http://schemas.openxmlformats.org/officeDocument/2006/relationships/settings" Target="settings.xml"/><Relationship Id="rId7" Type="http://schemas.openxmlformats.org/officeDocument/2006/relationships/hyperlink" Target="file:///C:\Users\Office%20Manager\AppData\Local\Microsoft\Windows\Temporary%20Internet%20Files\Content.IE5\F78QWR1V\Lessons\Equations\Multi%20Step%20Equations%20with%20Distributive%20Property.pptx" TargetMode="External"/><Relationship Id="rId12" Type="http://schemas.openxmlformats.org/officeDocument/2006/relationships/hyperlink" Target="http://blogs.mtlakes.org/curriculum/files/2012/10/Screen-Shot-2012-10-21-at-4.57.09-PM.pn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google.com/url?sa=i&amp;rct=j&amp;q=&amp;esrc=s&amp;source=images&amp;cd=&amp;cad=rja&amp;uact=8&amp;docid=p30Z6fLBnETREM&amp;tbnid=3BiBjse4ExeIOM:&amp;ved=0CAUQjRw&amp;url=http://theteachablemoments.wordpress.com/2012/03/08/dok-is-not-a-verb-and-it-is-not-blooms-taxonomy-in-a-circle/&amp;ei=2VOYU-r5CtLNsQSpn4LgCA&amp;bvm=bv.68693194,d.cWc&amp;psig=AFQjCNEhpUPWlItP8Z9C6ZJLXC_1E7v7uA&amp;ust=1402578252955798" TargetMode="External"/><Relationship Id="rId4" Type="http://schemas.openxmlformats.org/officeDocument/2006/relationships/webSettings" Target="webSettings.xml"/><Relationship Id="rId9" Type="http://schemas.openxmlformats.org/officeDocument/2006/relationships/hyperlink" Target="file:///C:\Users\Office%20Manager\AppData\Local\Microsoft\Windows\Temporary%20Internet%20Files\Content.IE5\F78QWR1V\Lessons\Equations\Distributive%20Property\Solving-Equations-The-Distributive-Property-1.rt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hyperlink" Target="https://www.google.com/url?sa=i&amp;rct=j&amp;q=&amp;esrc=s&amp;source=images&amp;cd=&amp;cad=rja&amp;uact=8&amp;docid=4FhU8sNwLaJbeM&amp;tbnid=ZbKH9p2Oc88NBM:&amp;ved=0CAUQjRw&amp;url=https://www.surveymonkey.com/s/IndianaAE-ESLPD&amp;ei=Nk6YU5vYHovlsASwmoCQDQ&amp;bvm=bv.68693194,d.cWc&amp;psig=AFQjCNHG2z1yG5psSEdNkJpJY88DhI5XJw&amp;ust=14025768206472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874</Words>
  <Characters>4987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Harris</dc:creator>
  <cp:lastModifiedBy>Michael Lang</cp:lastModifiedBy>
  <cp:revision>2</cp:revision>
  <dcterms:created xsi:type="dcterms:W3CDTF">2014-10-03T13:05:00Z</dcterms:created>
  <dcterms:modified xsi:type="dcterms:W3CDTF">2014-10-03T13:05:00Z</dcterms:modified>
</cp:coreProperties>
</file>